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3734A3ED"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CF616A">
        <w:rPr>
          <w:rFonts w:ascii="GHEA Grapalat" w:hAnsi="GHEA Grapalat"/>
          <w:highlight w:val="yellow"/>
          <w:lang w:val="hy-AM"/>
        </w:rPr>
        <w:t>1</w:t>
      </w:r>
      <w:r w:rsidR="004B4D85">
        <w:rPr>
          <w:rFonts w:ascii="GHEA Grapalat" w:hAnsi="GHEA Grapalat"/>
          <w:highlight w:val="yellow"/>
          <w:lang w:val="hy-AM"/>
        </w:rPr>
        <w:t>8</w:t>
      </w:r>
      <w:r w:rsidR="00916B57" w:rsidRPr="00D82BDE">
        <w:rPr>
          <w:rFonts w:ascii="GHEA Grapalat" w:hAnsi="GHEA Grapalat"/>
          <w:highlight w:val="yellow"/>
          <w:lang w:val="hy-AM"/>
        </w:rPr>
        <w:t>.</w:t>
      </w:r>
      <w:r w:rsidR="00D82BDE" w:rsidRPr="00D82BDE">
        <w:rPr>
          <w:rFonts w:ascii="GHEA Grapalat" w:hAnsi="GHEA Grapalat"/>
          <w:highlight w:val="yellow"/>
          <w:lang w:val="hy-AM"/>
        </w:rPr>
        <w:t>1</w:t>
      </w:r>
      <w:r w:rsidR="00CF616A">
        <w:rPr>
          <w:rFonts w:ascii="GHEA Grapalat" w:hAnsi="GHEA Grapalat"/>
          <w:lang w:val="hy-AM"/>
        </w:rPr>
        <w:t>2</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75EEBC82"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9C096E">
        <w:rPr>
          <w:rFonts w:ascii="GHEA Grapalat" w:hAnsi="GHEA Grapalat"/>
        </w:rPr>
        <w:t>ԵՔ-ԳՀԽԾՁԲ-26/8</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3A958D5F"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009C096E">
        <w:rPr>
          <w:rFonts w:ascii="GHEA Grapalat" w:hAnsi="GHEA Grapalat"/>
          <w:b/>
          <w:bCs/>
        </w:rPr>
        <w:t xml:space="preserve">консалтинговых услуг по техническому контроль качества текущих работ, требующих неотложного решения а/р Арабкир </w:t>
      </w:r>
      <w:r w:rsidR="009C096E" w:rsidRPr="00A54A8D">
        <w:rPr>
          <w:rFonts w:ascii="GHEA Grapalat" w:hAnsi="GHEA Grapalat"/>
          <w:b/>
          <w:bCs/>
          <w:lang w:val="hy-AM"/>
        </w:rPr>
        <w:t xml:space="preserve">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26F8B84"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265FB2">
        <w:rPr>
          <w:rFonts w:ascii="GHEA Grapalat" w:hAnsi="GHEA Grapalat"/>
          <w:b/>
          <w:bCs/>
          <w:highlight w:val="yellow"/>
          <w:lang w:val="hy-AM"/>
        </w:rPr>
        <w:t>08.01.2026г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525BE8BE"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265FB2">
        <w:rPr>
          <w:rFonts w:ascii="GHEA Grapalat" w:hAnsi="GHEA Grapalat"/>
          <w:b/>
          <w:bCs/>
          <w:highlight w:val="yellow"/>
          <w:lang w:val="hy-AM"/>
        </w:rPr>
        <w:t>08.01.2026г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23C147A0" w:rsidR="00051B69" w:rsidRPr="00A54A8D" w:rsidRDefault="00051B69" w:rsidP="00051B69">
      <w:pPr>
        <w:ind w:firstLine="567"/>
        <w:jc w:val="both"/>
        <w:rPr>
          <w:rFonts w:ascii="GHEA Grapalat" w:hAnsi="GHEA Grapalat"/>
        </w:rPr>
      </w:pPr>
      <w:r w:rsidRPr="00A54A8D">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A54A8D">
        <w:rPr>
          <w:rFonts w:ascii="GHEA Grapalat" w:hAnsi="GHEA Grapalat"/>
        </w:rPr>
        <w:t>Э. Симоняну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77777777"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C40493" w:rsidRPr="00A54A8D">
          <w:rPr>
            <w:rStyle w:val="Hyperlink"/>
            <w:rFonts w:ascii="GHEA Grapalat" w:hAnsi="GHEA Grapalat"/>
            <w:b/>
            <w:bCs/>
          </w:rPr>
          <w:t>edita.simonyan@yerevan.am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0E312C94"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w:t>
      </w:r>
      <w:r w:rsidR="009C096E">
        <w:rPr>
          <w:rFonts w:ascii="GHEA Grapalat" w:hAnsi="GHEA Grapalat"/>
        </w:rPr>
        <w:t>КОНСАЛТИНГОВЫХ УСЛУГ ПО ТЕХНИЧЕСКОМУ КОНТРОЛЬ КАЧЕСТВА ТЕКУЩИХ РАБОТ, ТРЕБУЮЩИХ НЕОТЛОЖНОГО РЕШЕНИЯА/Р АРАБКИР</w:t>
      </w:r>
      <w:r w:rsidR="001F056A" w:rsidRPr="00A54A8D">
        <w:rPr>
          <w:rFonts w:ascii="GHEA Grapalat" w:hAnsi="GHEA Grapalat"/>
        </w:rPr>
        <w:t xml:space="preserve"> </w:t>
      </w:r>
      <w:r w:rsidRPr="00A54A8D">
        <w:rPr>
          <w:rFonts w:ascii="GHEA Grapalat" w:hAnsi="GHEA Grapalat"/>
        </w:rPr>
        <w:t xml:space="preserve">ДЛЯ НУЖД </w:t>
      </w:r>
      <w:r w:rsidRPr="00A54A8D">
        <w:rPr>
          <w:rFonts w:ascii="GHEA Grapalat" w:hAnsi="GHEA Grapalat" w:cs="Calibri"/>
          <w:bCs/>
          <w:color w:val="000000" w:themeColor="text1"/>
        </w:rPr>
        <w:t>МЭРИИ Г. ЕРЕВАНА</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lastRenderedPageBreak/>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28F41378" w:rsidR="00051B69" w:rsidRPr="00A54A8D" w:rsidRDefault="0034489E" w:rsidP="00051B69">
      <w:pPr>
        <w:widowControl w:val="0"/>
        <w:spacing w:after="160"/>
        <w:jc w:val="center"/>
        <w:rPr>
          <w:rFonts w:ascii="GHEA Grapalat" w:hAnsi="GHEA Grapalat"/>
          <w:b/>
        </w:rPr>
      </w:pPr>
      <w:r>
        <w:rPr>
          <w:rFonts w:ascii="GHEA Grapalat" w:hAnsi="GHEA Grapalat"/>
          <w:b/>
        </w:rPr>
        <w:t xml:space="preserve">КОНСАЛТИНГОВЫХ УСЛУГ ПО ТЕХНИЧЕСКОМУ КОНТРОЛЬ КАЧЕСТВА ТЕКУЩИХ РАБОТ, ТРЕБУЮЩИХ НЕОТЛОЖНОГО РЕШЕНИЯ А/Р АРАБКИР </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lastRenderedPageBreak/>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62A39893"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9C096E">
        <w:rPr>
          <w:rFonts w:ascii="GHEA Grapalat" w:hAnsi="GHEA Grapalat"/>
          <w:spacing w:val="-6"/>
        </w:rPr>
        <w:t>ԵՔ-ԳՀԽԾՁԲ-26/8</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C40493" w:rsidRPr="00A54A8D">
          <w:rPr>
            <w:rStyle w:val="Hyperlink"/>
            <w:rFonts w:ascii="GHEA Grapalat" w:hAnsi="GHEA Grapalat"/>
            <w:b/>
            <w:bCs/>
          </w:rPr>
          <w:t>edita.simonyan@yerevan.am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5015FB9F"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009C096E">
        <w:rPr>
          <w:rFonts w:ascii="GHEA Grapalat" w:hAnsi="GHEA Grapalat"/>
          <w:b/>
          <w:bCs/>
        </w:rPr>
        <w:t>консалтинговых услуг по техническому контроль качества текущих работ, требующих неотложного решения</w:t>
      </w:r>
      <w:r w:rsidR="0034489E">
        <w:rPr>
          <w:rFonts w:ascii="GHEA Grapalat" w:hAnsi="GHEA Grapalat"/>
          <w:b/>
          <w:bCs/>
          <w:lang w:val="hy-AM"/>
        </w:rPr>
        <w:t xml:space="preserve"> </w:t>
      </w:r>
      <w:r w:rsidR="009C096E">
        <w:rPr>
          <w:rFonts w:ascii="GHEA Grapalat" w:hAnsi="GHEA Grapalat"/>
          <w:b/>
          <w:bCs/>
        </w:rPr>
        <w:t>А/Р АРАБКИР</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299B90FD" w:rsidR="007063E7" w:rsidRPr="0034489E" w:rsidRDefault="005C032C" w:rsidP="007063E7">
            <w:pPr>
              <w:widowControl w:val="0"/>
              <w:spacing w:after="120"/>
              <w:jc w:val="center"/>
              <w:rPr>
                <w:rFonts w:ascii="GHEA Grapalat" w:hAnsi="GHEA Grapalat"/>
                <w:lang w:val="hy-AM"/>
              </w:rPr>
            </w:pPr>
            <w:r>
              <w:rPr>
                <w:rFonts w:ascii="GHEA Grapalat" w:eastAsia="Calibri" w:hAnsi="GHEA Grapalat" w:cs="Calibri"/>
                <w:sz w:val="20"/>
                <w:szCs w:val="20"/>
              </w:rPr>
              <w:t>До</w:t>
            </w:r>
            <w:r>
              <w:rPr>
                <w:rFonts w:ascii="GHEA Grapalat" w:eastAsia="Calibri" w:hAnsi="GHEA Grapalat" w:cs="Calibri"/>
                <w:sz w:val="20"/>
                <w:szCs w:val="20"/>
                <w:lang w:val="en-US"/>
              </w:rPr>
              <w:t xml:space="preserve"> </w:t>
            </w:r>
            <w:r w:rsidR="0034489E">
              <w:rPr>
                <w:rFonts w:ascii="GHEA Grapalat" w:eastAsia="Calibri" w:hAnsi="GHEA Grapalat" w:cs="Calibri"/>
                <w:sz w:val="20"/>
                <w:szCs w:val="20"/>
                <w:lang w:val="hy-AM"/>
              </w:rPr>
              <w:t>700000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6600A980" w:rsidR="007063E7" w:rsidRPr="00A54A8D" w:rsidRDefault="0034489E" w:rsidP="007063E7">
            <w:pPr>
              <w:widowControl w:val="0"/>
              <w:spacing w:after="120"/>
              <w:jc w:val="center"/>
              <w:rPr>
                <w:rFonts w:ascii="GHEA Grapalat" w:hAnsi="GHEA Grapalat"/>
                <w:sz w:val="20"/>
                <w:szCs w:val="20"/>
                <w:lang w:val="hy-AM"/>
              </w:rPr>
            </w:pPr>
            <w:r>
              <w:rPr>
                <w:rFonts w:ascii="GHEA Grapalat" w:hAnsi="GHEA Grapalat"/>
                <w:b/>
                <w:bCs/>
              </w:rPr>
              <w:t>консалтинговых услуг по техническому контроль качества текущих работ, требующих неотложного решения</w:t>
            </w:r>
            <w:r>
              <w:rPr>
                <w:rFonts w:ascii="GHEA Grapalat" w:hAnsi="GHEA Grapalat"/>
                <w:b/>
                <w:bCs/>
                <w:lang w:val="hy-AM"/>
              </w:rPr>
              <w:t xml:space="preserve"> </w:t>
            </w:r>
            <w:r>
              <w:rPr>
                <w:rFonts w:ascii="GHEA Grapalat" w:hAnsi="GHEA Grapalat"/>
                <w:b/>
                <w:bCs/>
              </w:rPr>
              <w:t>А/Р АРАБКИР</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7777777"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7D0323B9" w:rsidR="00C761DB" w:rsidRPr="00A54A8D" w:rsidRDefault="00C761DB"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5670E7A6"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w:t>
      </w:r>
      <w:r w:rsidR="00812A24">
        <w:rPr>
          <w:rFonts w:ascii="GHEA Grapalat" w:hAnsi="GHEA Grapalat"/>
          <w:b/>
          <w:bCs/>
          <w:sz w:val="24"/>
          <w:szCs w:val="24"/>
          <w:lang w:val="hy-AM"/>
        </w:rPr>
        <w:t xml:space="preserve"> </w:t>
      </w:r>
      <w:r w:rsidR="00265FB2">
        <w:rPr>
          <w:rFonts w:ascii="GHEA Grapalat" w:hAnsi="GHEA Grapalat"/>
          <w:b/>
          <w:bCs/>
          <w:sz w:val="24"/>
          <w:szCs w:val="24"/>
          <w:highlight w:val="yellow"/>
          <w:lang w:val="hy-AM"/>
        </w:rPr>
        <w:t>08.01.2026г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24E67EDB"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6E726B">
        <w:rPr>
          <w:rFonts w:ascii="GHEA Grapalat" w:hAnsi="GHEA Grapalat"/>
          <w:b/>
          <w:bCs/>
          <w:sz w:val="24"/>
          <w:szCs w:val="24"/>
        </w:rPr>
        <w:t>10:00</w:t>
      </w:r>
      <w:r w:rsidR="00206E88" w:rsidRPr="00A54A8D">
        <w:rPr>
          <w:rFonts w:ascii="GHEA Grapalat" w:hAnsi="GHEA Grapalat"/>
          <w:b/>
          <w:bCs/>
          <w:sz w:val="24"/>
          <w:szCs w:val="24"/>
        </w:rPr>
        <w:t xml:space="preserve"> часов </w:t>
      </w:r>
      <w:r w:rsidR="00265FB2">
        <w:rPr>
          <w:rFonts w:ascii="GHEA Grapalat" w:hAnsi="GHEA Grapalat"/>
          <w:b/>
          <w:bCs/>
          <w:sz w:val="24"/>
          <w:szCs w:val="24"/>
          <w:highlight w:val="yellow"/>
          <w:lang w:val="hy-AM"/>
        </w:rPr>
        <w:t>08.01.2026г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48D1AEAA"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9C096E">
        <w:rPr>
          <w:rFonts w:ascii="GHEA Grapalat" w:hAnsi="GHEA Grapalat"/>
          <w:b/>
          <w:sz w:val="24"/>
          <w:szCs w:val="24"/>
        </w:rPr>
        <w:t>ԵՔ-ԳՀԽԾՁԲ-26/8</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763CCFF2"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9C096E">
        <w:rPr>
          <w:rFonts w:ascii="GHEA Grapalat" w:hAnsi="GHEA Grapalat"/>
        </w:rPr>
        <w:t>ԵՔ-ԳՀԽԾՁԲ-26/8</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7855A392"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9C096E">
        <w:rPr>
          <w:rFonts w:ascii="GHEA Grapalat" w:hAnsi="GHEA Grapalat"/>
        </w:rPr>
        <w:t>ԵՔ-ԳՀԽԾՁԲ-26/8</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73578FE4"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9C096E">
        <w:rPr>
          <w:rFonts w:ascii="GHEA Grapalat" w:hAnsi="GHEA Grapalat"/>
        </w:rPr>
        <w:t>ԵՔ-ԳՀԽԾՁԲ-26/8</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5C7B3D8D"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9C096E">
        <w:rPr>
          <w:rFonts w:ascii="GHEA Grapalat" w:hAnsi="GHEA Grapalat"/>
          <w:b/>
          <w:sz w:val="24"/>
          <w:szCs w:val="24"/>
        </w:rPr>
        <w:t>ԵՔ-ԳՀԽԾՁԲ-26/8</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20B9D151"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9C096E">
        <w:rPr>
          <w:rFonts w:ascii="GHEA Grapalat" w:hAnsi="GHEA Grapalat"/>
          <w:b/>
          <w:i w:val="0"/>
          <w:sz w:val="24"/>
          <w:szCs w:val="24"/>
        </w:rPr>
        <w:t>ԵՔ-ԳՀԽԾՁԲ-26/8</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131F6417"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9C096E">
        <w:rPr>
          <w:rFonts w:ascii="GHEA Grapalat" w:hAnsi="GHEA Grapalat"/>
          <w:b/>
          <w:sz w:val="24"/>
          <w:szCs w:val="24"/>
        </w:rPr>
        <w:t>ԵՔ-ԳՀԽԾՁԲ-26/8</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232F8479"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9C096E">
        <w:rPr>
          <w:rFonts w:ascii="GHEA Grapalat" w:hAnsi="GHEA Grapalat"/>
          <w:spacing w:val="-6"/>
        </w:rPr>
        <w:t>ԵՔ-ԳՀԽԾՁԲ-26/8</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426662EC" w:rsidR="007063E7" w:rsidRPr="00A54A8D" w:rsidRDefault="0034489E" w:rsidP="007063E7">
            <w:pPr>
              <w:widowControl w:val="0"/>
              <w:jc w:val="center"/>
              <w:rPr>
                <w:rFonts w:ascii="GHEA Grapalat" w:hAnsi="GHEA Grapalat"/>
                <w:b/>
                <w:bCs/>
                <w:sz w:val="20"/>
                <w:szCs w:val="20"/>
              </w:rPr>
            </w:pPr>
            <w:r>
              <w:rPr>
                <w:rFonts w:ascii="GHEA Grapalat" w:hAnsi="GHEA Grapalat"/>
                <w:sz w:val="20"/>
                <w:szCs w:val="20"/>
                <w:lang w:val="hy-AM"/>
              </w:rPr>
              <w:t xml:space="preserve">Консалтинговых услуг по техническому контроль качества текущих работ, требующих неотложного решения а/р Арабкир </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3DC4EA0D"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9C096E">
        <w:rPr>
          <w:rFonts w:ascii="GHEA Grapalat" w:hAnsi="GHEA Grapalat"/>
          <w:b/>
          <w:sz w:val="24"/>
          <w:szCs w:val="24"/>
        </w:rPr>
        <w:t>ԵՔ-ԳՀԽԾՁԲ-26/8</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301D9A65"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C428A0" w:rsidRPr="00A54A8D">
          <w:rPr>
            <w:rFonts w:ascii="GHEA Grapalat" w:hAnsi="GHEA Grapalat"/>
            <w:color w:val="0000FF"/>
            <w:sz w:val="20"/>
            <w:szCs w:val="20"/>
            <w:u w:val="single"/>
            <w:lang w:val="hy-AM" w:eastAsia="en-US" w:bidi="ar-SA"/>
          </w:rPr>
          <w:t>viktorya.ghazaryan@yerevan.am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18227C3F"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9C096E">
        <w:rPr>
          <w:rFonts w:ascii="GHEA Grapalat" w:hAnsi="GHEA Grapalat"/>
          <w:i/>
        </w:rPr>
        <w:t>ԵՔ-ԳՀԽԾՁԲ-26/8</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29482402"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9C096E">
              <w:rPr>
                <w:rFonts w:ascii="GHEA Grapalat" w:hAnsi="GHEA Grapalat"/>
                <w:b/>
                <w:sz w:val="22"/>
                <w:szCs w:val="22"/>
              </w:rPr>
              <w:t>ԵՔ-ԳՀԽԾՁԲ-26/8</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69BD2A3E"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9C096E">
        <w:rPr>
          <w:rFonts w:ascii="GHEA Grapalat" w:hAnsi="GHEA Grapalat"/>
          <w:b/>
          <w:sz w:val="24"/>
          <w:szCs w:val="24"/>
        </w:rPr>
        <w:t>ԵՔ-ԳՀԽԾՁԲ-26/8</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а)</w:t>
      </w:r>
      <w:r w:rsidRPr="00A54A8D">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C40493" w:rsidRPr="00A54A8D">
        <w:rPr>
          <w:rFonts w:ascii="GHEA Grapalat" w:hAnsi="GHEA Grapalat"/>
        </w:rPr>
        <w:t>20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6C261CE8"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4489E">
        <w:rPr>
          <w:rFonts w:ascii="GHEA Grapalat" w:hAnsi="GHEA Grapalat"/>
          <w:b/>
          <w:bCs/>
          <w:lang w:val="hy-AM"/>
        </w:rPr>
        <w:t>3</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D605C04"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6E726B">
        <w:rPr>
          <w:rFonts w:ascii="GHEA Grapalat" w:hAnsi="GHEA Grapalat"/>
          <w:b/>
        </w:rPr>
        <w:t>1</w:t>
      </w:r>
      <w:r w:rsidR="0034489E">
        <w:rPr>
          <w:rFonts w:ascii="GHEA Grapalat" w:hAnsi="GHEA Grapalat"/>
          <w:b/>
          <w:lang w:val="hy-AM"/>
        </w:rPr>
        <w:t xml:space="preserve">8 </w:t>
      </w:r>
      <w:r w:rsidRPr="00A54A8D">
        <w:rPr>
          <w:rFonts w:ascii="GHEA Grapalat" w:hAnsi="GHEA Grapalat"/>
          <w:b/>
        </w:rPr>
        <w:t>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7960EE4A" w:rsidR="000876DF" w:rsidRPr="007063E7" w:rsidRDefault="000876DF" w:rsidP="007063E7">
      <w:pPr>
        <w:widowControl w:val="0"/>
        <w:tabs>
          <w:tab w:val="left" w:pos="1276"/>
        </w:tabs>
        <w:spacing w:after="160" w:line="360" w:lineRule="auto"/>
        <w:ind w:firstLine="567"/>
        <w:jc w:val="both"/>
        <w:rPr>
          <w:rFonts w:ascii="GHEA Grapalat" w:hAnsi="GHEA Grapalat"/>
          <w:b/>
          <w:bCs/>
          <w:i/>
          <w:lang w:val="hy-AM"/>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34489E" w:rsidRPr="0034489E">
        <w:rPr>
          <w:rFonts w:ascii="GHEA Grapalat" w:hAnsi="GHEA Grapalat"/>
          <w:b/>
          <w:bCs/>
          <w:i/>
        </w:rPr>
        <w:t>Арабкир</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34489E" w:rsidRPr="00A54A8D" w14:paraId="2CECA8C6" w14:textId="77777777" w:rsidTr="00930BE9">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34489E" w:rsidRPr="00A54A8D" w:rsidRDefault="0034489E" w:rsidP="0034489E">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2DE0078F" w:rsidR="0034489E" w:rsidRPr="00A54A8D" w:rsidRDefault="0034489E" w:rsidP="0034489E">
            <w:pPr>
              <w:rPr>
                <w:rFonts w:ascii="GHEA Grapalat" w:hAnsi="GHEA Grapalat"/>
                <w:sz w:val="18"/>
                <w:szCs w:val="18"/>
                <w:lang w:val="hy-AM"/>
              </w:rPr>
            </w:pPr>
            <w:r>
              <w:rPr>
                <w:rFonts w:ascii="GHEA Grapalat" w:hAnsi="GHEA Grapalat"/>
                <w:sz w:val="20"/>
                <w:szCs w:val="20"/>
                <w:lang w:val="hy-AM"/>
              </w:rPr>
              <w:t>71351540/1059</w:t>
            </w:r>
          </w:p>
        </w:tc>
        <w:tc>
          <w:tcPr>
            <w:tcW w:w="4657" w:type="dxa"/>
          </w:tcPr>
          <w:p w14:paraId="068EBE90" w14:textId="77777777" w:rsidR="0034489E" w:rsidRDefault="0034489E" w:rsidP="0034489E">
            <w:pPr>
              <w:spacing w:line="256" w:lineRule="auto"/>
              <w:jc w:val="center"/>
              <w:rPr>
                <w:rFonts w:ascii="GHEA Grapalat" w:hAnsi="GHEA Grapalat" w:cs="Calibri"/>
                <w:color w:val="000000"/>
                <w:sz w:val="20"/>
                <w:szCs w:val="20"/>
              </w:rPr>
            </w:pPr>
            <w:r>
              <w:rPr>
                <w:rFonts w:ascii="GHEA Grapalat" w:hAnsi="GHEA Grapalat" w:cs="Calibri"/>
                <w:b/>
                <w:bCs/>
                <w:color w:val="000000"/>
                <w:sz w:val="20"/>
                <w:szCs w:val="20"/>
              </w:rPr>
              <w:t>Техническое описание</w:t>
            </w:r>
            <w:r>
              <w:rPr>
                <w:rFonts w:ascii="GHEA Grapalat" w:hAnsi="GHEA Grapalat" w:cs="Calibri"/>
                <w:b/>
                <w:bCs/>
                <w:color w:val="000000"/>
                <w:sz w:val="20"/>
                <w:szCs w:val="20"/>
              </w:rPr>
              <w:br/>
              <w:t>Общих требований к обслуживанию:</w:t>
            </w:r>
            <w:r>
              <w:rPr>
                <w:rFonts w:ascii="GHEA Grapalat" w:hAnsi="GHEA Grapalat" w:cs="Calibri"/>
                <w:color w:val="000000"/>
                <w:sz w:val="20"/>
                <w:szCs w:val="20"/>
              </w:rPr>
              <w:b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w:t>
            </w:r>
            <w:r>
              <w:rPr>
                <w:rFonts w:ascii="GHEA Grapalat" w:hAnsi="GHEA Grapalat" w:cs="Calibri"/>
                <w:color w:val="000000"/>
                <w:sz w:val="20"/>
                <w:szCs w:val="20"/>
              </w:rPr>
              <w:lastRenderedPageBreak/>
              <w:t>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20"/>
                <w:szCs w:val="20"/>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20"/>
                <w:szCs w:val="20"/>
              </w:rPr>
              <w:br/>
              <w:t>3. Основными обязанностями исполнителя технического надзора являются:</w:t>
            </w:r>
            <w:r>
              <w:rPr>
                <w:rFonts w:ascii="GHEA Grapalat" w:hAnsi="GHEA Grapalat" w:cs="Calibri"/>
                <w:color w:val="000000"/>
                <w:sz w:val="20"/>
                <w:szCs w:val="20"/>
              </w:rPr>
              <w:b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20"/>
                <w:szCs w:val="20"/>
              </w:rPr>
              <w:b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20"/>
                <w:szCs w:val="20"/>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20"/>
                <w:szCs w:val="20"/>
              </w:rPr>
              <w:br/>
              <w:t>• проверять и утверждать рабочие и исполнительные документы, подготовленные Подрядчиком,</w:t>
            </w:r>
            <w:r>
              <w:rPr>
                <w:rFonts w:ascii="GHEA Grapalat" w:hAnsi="GHEA Grapalat" w:cs="Calibri"/>
                <w:color w:val="000000"/>
                <w:sz w:val="20"/>
                <w:szCs w:val="20"/>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20"/>
                <w:szCs w:val="20"/>
              </w:rPr>
              <w:br/>
              <w:t xml:space="preserve">• контролировать и оценивать процесс </w:t>
            </w:r>
            <w:r>
              <w:rPr>
                <w:rFonts w:ascii="GHEA Grapalat" w:hAnsi="GHEA Grapalat" w:cs="Calibri"/>
                <w:color w:val="000000"/>
                <w:sz w:val="20"/>
                <w:szCs w:val="20"/>
              </w:rPr>
              <w:lastRenderedPageBreak/>
              <w:t>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20"/>
                <w:szCs w:val="20"/>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20"/>
                <w:szCs w:val="20"/>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20"/>
                <w:szCs w:val="20"/>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20"/>
                <w:szCs w:val="20"/>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20"/>
                <w:szCs w:val="20"/>
              </w:rPr>
              <w:b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20"/>
                <w:szCs w:val="20"/>
              </w:rPr>
              <w:br/>
              <w:t xml:space="preserve">• после завершения строительства </w:t>
            </w:r>
            <w:r>
              <w:rPr>
                <w:rFonts w:ascii="GHEA Grapalat" w:hAnsi="GHEA Grapalat" w:cs="Calibri"/>
                <w:color w:val="000000"/>
                <w:sz w:val="20"/>
                <w:szCs w:val="20"/>
              </w:rPr>
              <w:lastRenderedPageBreak/>
              <w:t>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20"/>
                <w:szCs w:val="20"/>
              </w:rPr>
              <w:br/>
              <w:t>• измерить работы, которые должны быть выполнены по указанию Заказчика.</w:t>
            </w:r>
            <w:r>
              <w:rPr>
                <w:rFonts w:ascii="GHEA Grapalat" w:hAnsi="GHEA Grapalat" w:cs="Calibri"/>
                <w:color w:val="000000"/>
                <w:sz w:val="20"/>
                <w:szCs w:val="20"/>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20"/>
                <w:szCs w:val="20"/>
              </w:rPr>
              <w:br/>
            </w:r>
            <w:r>
              <w:rPr>
                <w:rFonts w:ascii="GHEA Grapalat" w:hAnsi="GHEA Grapalat" w:cs="Calibri"/>
                <w:b/>
                <w:bCs/>
                <w:color w:val="000000"/>
                <w:sz w:val="20"/>
                <w:szCs w:val="20"/>
              </w:rPr>
              <w:t xml:space="preserve">Требования к отчетности: </w:t>
            </w:r>
            <w:r>
              <w:rPr>
                <w:rFonts w:ascii="GHEA Grapalat" w:hAnsi="GHEA Grapalat" w:cs="Calibri"/>
                <w:color w:val="000000"/>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20"/>
                <w:szCs w:val="20"/>
              </w:rPr>
              <w:br/>
            </w:r>
            <w:r>
              <w:rPr>
                <w:rFonts w:ascii="GHEA Grapalat" w:hAnsi="GHEA Grapalat" w:cs="Calibri"/>
                <w:b/>
                <w:bCs/>
                <w:color w:val="000000"/>
                <w:sz w:val="20"/>
                <w:szCs w:val="20"/>
              </w:rPr>
              <w:t>Окончательный отчет</w:t>
            </w:r>
            <w:r>
              <w:rPr>
                <w:rFonts w:ascii="GHEA Grapalat" w:hAnsi="GHEA Grapalat" w:cs="Calibri"/>
                <w:color w:val="000000"/>
                <w:sz w:val="20"/>
                <w:szCs w:val="20"/>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20"/>
                <w:szCs w:val="20"/>
              </w:rPr>
              <w:br/>
            </w:r>
            <w:r>
              <w:rPr>
                <w:rFonts w:ascii="GHEA Grapalat" w:hAnsi="GHEA Grapalat" w:cs="Calibri"/>
                <w:b/>
                <w:bCs/>
                <w:color w:val="000000"/>
                <w:sz w:val="20"/>
                <w:szCs w:val="20"/>
              </w:rPr>
              <w:t>Текущие отчеты</w:t>
            </w:r>
            <w:r>
              <w:rPr>
                <w:rFonts w:ascii="GHEA Grapalat" w:hAnsi="GHEA Grapalat" w:cs="Calibri"/>
                <w:color w:val="000000"/>
                <w:sz w:val="20"/>
                <w:szCs w:val="20"/>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20"/>
                <w:szCs w:val="20"/>
              </w:rPr>
              <w:br/>
            </w:r>
            <w:r>
              <w:rPr>
                <w:rFonts w:ascii="GHEA Grapalat" w:hAnsi="GHEA Grapalat" w:cs="Calibri"/>
                <w:b/>
                <w:bCs/>
                <w:color w:val="000000"/>
                <w:sz w:val="20"/>
                <w:szCs w:val="20"/>
              </w:rPr>
              <w:t>Окончательный отчет</w:t>
            </w:r>
            <w:r>
              <w:rPr>
                <w:rFonts w:ascii="GHEA Grapalat" w:hAnsi="GHEA Grapalat" w:cs="Calibri"/>
                <w:color w:val="000000"/>
                <w:sz w:val="20"/>
                <w:szCs w:val="20"/>
              </w:rPr>
              <w:t xml:space="preserve"> представляется в </w:t>
            </w:r>
            <w:r>
              <w:rPr>
                <w:rFonts w:ascii="GHEA Grapalat" w:hAnsi="GHEA Grapalat" w:cs="Calibri"/>
                <w:color w:val="000000"/>
                <w:sz w:val="20"/>
                <w:szCs w:val="20"/>
              </w:rPr>
              <w:lastRenderedPageBreak/>
              <w:t>течение пяти рабочих дней после подписания Поставщиком услуг окончательного отчета об исполнении строительных работ.</w:t>
            </w:r>
            <w:r>
              <w:rPr>
                <w:rFonts w:ascii="GHEA Grapalat" w:hAnsi="GHEA Grapalat" w:cs="Calibri"/>
                <w:b/>
                <w:bCs/>
                <w:color w:val="000000"/>
                <w:sz w:val="20"/>
                <w:szCs w:val="20"/>
              </w:rPr>
              <w:t xml:space="preserve"> Техническое описание</w:t>
            </w:r>
            <w:r>
              <w:rPr>
                <w:rFonts w:ascii="GHEA Grapalat" w:hAnsi="GHEA Grapalat" w:cs="Calibri"/>
                <w:b/>
                <w:bCs/>
                <w:color w:val="000000"/>
                <w:sz w:val="20"/>
                <w:szCs w:val="20"/>
              </w:rPr>
              <w:br/>
              <w:t>Общих требований к обслуживанию:</w:t>
            </w:r>
            <w:r>
              <w:rPr>
                <w:rFonts w:ascii="GHEA Grapalat" w:hAnsi="GHEA Grapalat" w:cs="Calibri"/>
                <w:color w:val="000000"/>
                <w:sz w:val="20"/>
                <w:szCs w:val="20"/>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20"/>
                <w:szCs w:val="20"/>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20"/>
                <w:szCs w:val="20"/>
              </w:rPr>
              <w:br/>
              <w:t>3. Основными обязанностями исполнителя технического надзора  являются:</w:t>
            </w:r>
            <w:r>
              <w:rPr>
                <w:rFonts w:ascii="GHEA Grapalat" w:hAnsi="GHEA Grapalat" w:cs="Calibri"/>
                <w:color w:val="000000"/>
                <w:sz w:val="20"/>
                <w:szCs w:val="20"/>
              </w:rPr>
              <w:b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20"/>
                <w:szCs w:val="20"/>
              </w:rPr>
              <w:b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20"/>
                <w:szCs w:val="20"/>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20"/>
                <w:szCs w:val="20"/>
              </w:rPr>
              <w:br/>
              <w:t xml:space="preserve">• проверять и утверждать рабочие и </w:t>
            </w:r>
            <w:r>
              <w:rPr>
                <w:rFonts w:ascii="GHEA Grapalat" w:hAnsi="GHEA Grapalat" w:cs="Calibri"/>
                <w:color w:val="000000"/>
                <w:sz w:val="20"/>
                <w:szCs w:val="20"/>
              </w:rPr>
              <w:lastRenderedPageBreak/>
              <w:t>исполнительные документы, подготовленные Подрядчиком,</w:t>
            </w:r>
            <w:r>
              <w:rPr>
                <w:rFonts w:ascii="GHEA Grapalat" w:hAnsi="GHEA Grapalat" w:cs="Calibri"/>
                <w:color w:val="000000"/>
                <w:sz w:val="20"/>
                <w:szCs w:val="20"/>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20"/>
                <w:szCs w:val="20"/>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20"/>
                <w:szCs w:val="20"/>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20"/>
                <w:szCs w:val="20"/>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20"/>
                <w:szCs w:val="20"/>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20"/>
                <w:szCs w:val="20"/>
              </w:rPr>
              <w:br/>
            </w:r>
            <w:r>
              <w:rPr>
                <w:rFonts w:ascii="GHEA Grapalat" w:hAnsi="GHEA Grapalat" w:cs="Calibri"/>
                <w:color w:val="000000"/>
                <w:sz w:val="20"/>
                <w:szCs w:val="20"/>
              </w:rPr>
              <w:lastRenderedPageBreak/>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20"/>
                <w:szCs w:val="20"/>
              </w:rPr>
              <w:b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20"/>
                <w:szCs w:val="20"/>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20"/>
                <w:szCs w:val="20"/>
              </w:rPr>
              <w:br/>
              <w:t>• измерить работы, которые должны быть выполнены по указанию Заказчика.</w:t>
            </w:r>
            <w:r>
              <w:rPr>
                <w:rFonts w:ascii="GHEA Grapalat" w:hAnsi="GHEA Grapalat" w:cs="Calibri"/>
                <w:color w:val="000000"/>
                <w:sz w:val="20"/>
                <w:szCs w:val="20"/>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20"/>
                <w:szCs w:val="20"/>
              </w:rPr>
              <w:br/>
            </w:r>
            <w:r>
              <w:rPr>
                <w:rFonts w:ascii="GHEA Grapalat" w:hAnsi="GHEA Grapalat" w:cs="Calibri"/>
                <w:b/>
                <w:bCs/>
                <w:color w:val="000000"/>
                <w:sz w:val="20"/>
                <w:szCs w:val="20"/>
              </w:rPr>
              <w:t xml:space="preserve">Требования к отчетности: </w:t>
            </w:r>
            <w:r>
              <w:rPr>
                <w:rFonts w:ascii="GHEA Grapalat" w:hAnsi="GHEA Grapalat" w:cs="Calibri"/>
                <w:color w:val="000000"/>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20"/>
                <w:szCs w:val="20"/>
              </w:rPr>
              <w:br/>
            </w:r>
            <w:r>
              <w:rPr>
                <w:rFonts w:ascii="GHEA Grapalat" w:hAnsi="GHEA Grapalat" w:cs="Calibri"/>
                <w:b/>
                <w:bCs/>
                <w:color w:val="000000"/>
                <w:sz w:val="20"/>
                <w:szCs w:val="20"/>
              </w:rPr>
              <w:t>Окончательный отчет</w:t>
            </w:r>
            <w:r>
              <w:rPr>
                <w:rFonts w:ascii="GHEA Grapalat" w:hAnsi="GHEA Grapalat" w:cs="Calibri"/>
                <w:color w:val="000000"/>
                <w:sz w:val="20"/>
                <w:szCs w:val="20"/>
              </w:rPr>
              <w:t xml:space="preserve"> должен включать копии следующих документов: окончательные исполнительныедокументы, итоговую описательную справку осуществленных  работ  </w:t>
            </w:r>
            <w:r>
              <w:rPr>
                <w:rFonts w:ascii="GHEA Grapalat" w:hAnsi="GHEA Grapalat" w:cs="Calibri"/>
                <w:color w:val="000000"/>
                <w:sz w:val="20"/>
                <w:szCs w:val="20"/>
              </w:rPr>
              <w:lastRenderedPageBreak/>
              <w:t>за весь период строительства, а также  фотографии завершенного строительного объекта.</w:t>
            </w:r>
            <w:r>
              <w:rPr>
                <w:rFonts w:ascii="GHEA Grapalat" w:hAnsi="GHEA Grapalat" w:cs="Calibri"/>
                <w:color w:val="000000"/>
                <w:sz w:val="20"/>
                <w:szCs w:val="20"/>
              </w:rPr>
              <w:br/>
            </w:r>
            <w:r>
              <w:rPr>
                <w:rFonts w:ascii="GHEA Grapalat" w:hAnsi="GHEA Grapalat" w:cs="Calibri"/>
                <w:b/>
                <w:bCs/>
                <w:color w:val="000000"/>
                <w:sz w:val="20"/>
                <w:szCs w:val="20"/>
              </w:rPr>
              <w:t>Текущие отчеты</w:t>
            </w:r>
            <w:r>
              <w:rPr>
                <w:rFonts w:ascii="GHEA Grapalat" w:hAnsi="GHEA Grapalat" w:cs="Calibri"/>
                <w:color w:val="000000"/>
                <w:sz w:val="20"/>
                <w:szCs w:val="20"/>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20"/>
                <w:szCs w:val="20"/>
              </w:rPr>
              <w:br/>
            </w:r>
            <w:r>
              <w:rPr>
                <w:rFonts w:ascii="GHEA Grapalat" w:hAnsi="GHEA Grapalat" w:cs="Calibri"/>
                <w:b/>
                <w:bCs/>
                <w:color w:val="000000"/>
                <w:sz w:val="20"/>
                <w:szCs w:val="20"/>
              </w:rPr>
              <w:t>Окончательный отчет</w:t>
            </w:r>
            <w:r>
              <w:rPr>
                <w:rFonts w:ascii="GHEA Grapalat" w:hAnsi="GHEA Grapalat" w:cs="Calibri"/>
                <w:color w:val="000000"/>
                <w:sz w:val="20"/>
                <w:szCs w:val="20"/>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p w14:paraId="2D3143F9" w14:textId="77777777" w:rsidR="0034489E" w:rsidRDefault="0034489E" w:rsidP="0034489E">
            <w:pPr>
              <w:spacing w:line="256" w:lineRule="auto"/>
              <w:jc w:val="center"/>
              <w:rPr>
                <w:rFonts w:ascii="GHEA Grapalat" w:hAnsi="GHEA Grapalat"/>
                <w:b/>
                <w:bCs/>
                <w:sz w:val="20"/>
                <w:szCs w:val="20"/>
              </w:rPr>
            </w:pPr>
            <w:r>
              <w:rPr>
                <w:rFonts w:ascii="GHEA Grapalat" w:hAnsi="GHEA Grapalat"/>
                <w:b/>
                <w:bCs/>
                <w:sz w:val="20"/>
                <w:szCs w:val="20"/>
              </w:rPr>
              <w:t>Для оказания консультационных услуг требуется лицензия 2-го класса на осуществление технического контроля качества строительства.</w:t>
            </w:r>
          </w:p>
          <w:p w14:paraId="47AE19A5" w14:textId="560980FF" w:rsidR="0034489E" w:rsidRPr="006E726B" w:rsidRDefault="0034489E" w:rsidP="0034489E">
            <w:pPr>
              <w:tabs>
                <w:tab w:val="left" w:pos="540"/>
              </w:tabs>
              <w:jc w:val="both"/>
              <w:rPr>
                <w:rFonts w:ascii="GHEA Grapalat" w:hAnsi="GHEA Grapalat" w:cs="TimesArmenianPSMT"/>
                <w:iCs/>
                <w:sz w:val="14"/>
                <w:szCs w:val="14"/>
              </w:rPr>
            </w:pPr>
            <w:r>
              <w:rPr>
                <w:rFonts w:ascii="GHEA Grapalat" w:hAnsi="GHEA Grapalat"/>
                <w:b/>
                <w:bCs/>
                <w:sz w:val="20"/>
                <w:szCs w:val="20"/>
              </w:rPr>
              <w:t>Вставка в лицензию: жилые, общественные и промышленные объекты.</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34489E" w:rsidRPr="00A54A8D" w:rsidRDefault="0034489E" w:rsidP="0034489E">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34489E" w:rsidRPr="00A54A8D" w:rsidRDefault="0034489E" w:rsidP="00344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34489E" w:rsidRPr="00A54A8D" w:rsidRDefault="0034489E" w:rsidP="0034489E">
            <w:pPr>
              <w:widowControl w:val="0"/>
              <w:spacing w:after="120"/>
              <w:jc w:val="center"/>
              <w:rPr>
                <w:rFonts w:ascii="GHEA Grapalat" w:hAnsi="GHEA Grapalat"/>
                <w:sz w:val="20"/>
              </w:rPr>
            </w:pPr>
            <w:r w:rsidRPr="00A54A8D">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7891B426" w:rsidR="0034489E" w:rsidRPr="00A54A8D" w:rsidRDefault="0034489E" w:rsidP="0034489E">
            <w:pPr>
              <w:widowControl w:val="0"/>
              <w:spacing w:after="120"/>
              <w:jc w:val="center"/>
              <w:rPr>
                <w:rFonts w:ascii="GHEA Grapalat" w:hAnsi="GHEA Grapalat" w:cs="Calibri"/>
                <w:color w:val="000000"/>
                <w:sz w:val="16"/>
                <w:szCs w:val="16"/>
                <w:lang w:val="hy-AM"/>
              </w:rPr>
            </w:pPr>
            <w:r w:rsidRPr="0034489E">
              <w:rPr>
                <w:rFonts w:ascii="GHEA Grapalat" w:hAnsi="GHEA Grapalat"/>
                <w:sz w:val="18"/>
                <w:szCs w:val="18"/>
              </w:rPr>
              <w:t>Арабкир а/р</w:t>
            </w:r>
            <w:r w:rsidRPr="0034489E">
              <w:rPr>
                <w:rFonts w:ascii="GHEA Grapalat" w:hAnsi="GHEA Grapalat"/>
                <w:sz w:val="18"/>
                <w:szCs w:val="18"/>
                <w:lang w:val="hy-AM"/>
              </w:rPr>
              <w:t xml:space="preserve"> </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7E14F335" w:rsidR="0034489E" w:rsidRPr="00A54A8D" w:rsidRDefault="0034489E" w:rsidP="0034489E">
            <w:pPr>
              <w:widowControl w:val="0"/>
              <w:spacing w:after="120"/>
              <w:jc w:val="center"/>
              <w:rPr>
                <w:rFonts w:ascii="GHEA Grapalat" w:hAnsi="GHEA Grapalat"/>
                <w:sz w:val="20"/>
              </w:rPr>
            </w:pPr>
            <w:r w:rsidRPr="00A54A8D">
              <w:rPr>
                <w:rFonts w:ascii="GHEA Grapalat" w:hAnsi="GHEA Grapalat"/>
                <w:sz w:val="20"/>
              </w:rPr>
              <w:t xml:space="preserve">Договор вступает в силу со следующего дня после ратификации договора (соглашения) о </w:t>
            </w:r>
            <w:r w:rsidRPr="00A54A8D">
              <w:rPr>
                <w:rFonts w:ascii="GHEA Grapalat" w:hAnsi="GHEA Grapalat"/>
                <w:sz w:val="20"/>
              </w:rPr>
              <w:lastRenderedPageBreak/>
              <w:t>закупке строительных работ и действует параллельно со строительными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xml:space="preserve">*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w:t>
      </w:r>
      <w:r w:rsidRPr="00A54A8D">
        <w:rPr>
          <w:rFonts w:ascii="GHEA Grapalat" w:hAnsi="GHEA Grapalat"/>
        </w:rPr>
        <w:lastRenderedPageBreak/>
        <w:t>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6C215E81" w:rsidR="00FC6F2E" w:rsidRPr="00A54A8D" w:rsidRDefault="0034489E" w:rsidP="00FC6F2E">
            <w:pPr>
              <w:jc w:val="center"/>
              <w:rPr>
                <w:rFonts w:ascii="Arial" w:hAnsi="Arial" w:cs="Arial"/>
                <w:sz w:val="20"/>
                <w:szCs w:val="20"/>
                <w:lang w:val="hy-AM"/>
              </w:rPr>
            </w:pPr>
            <w:r w:rsidRPr="0034489E">
              <w:rPr>
                <w:rFonts w:ascii="Helvetica" w:hAnsi="Helvetica" w:cs="Helvetica"/>
                <w:color w:val="403931"/>
                <w:sz w:val="20"/>
                <w:szCs w:val="20"/>
                <w:shd w:val="clear" w:color="auto" w:fill="F8F3ED"/>
                <w:lang w:val="hy-AM"/>
              </w:rPr>
              <w:t>71351540/1059</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77F8A3D1" w:rsidR="00FC6F2E" w:rsidRPr="00A54A8D" w:rsidRDefault="0034489E" w:rsidP="00FC6F2E">
            <w:pPr>
              <w:jc w:val="center"/>
              <w:rPr>
                <w:rFonts w:ascii="GHEA Grapalat" w:hAnsi="GHEA Grapalat"/>
                <w:sz w:val="20"/>
                <w:lang w:val="hy-AM"/>
              </w:rPr>
            </w:pPr>
            <w:r>
              <w:rPr>
                <w:rFonts w:ascii="GHEA Grapalat" w:hAnsi="GHEA Grapalat"/>
                <w:sz w:val="20"/>
                <w:szCs w:val="20"/>
                <w:lang w:val="hy-AM"/>
              </w:rPr>
              <w:t xml:space="preserve">Консалтинговых услуг по техническому контроль качества текущих работ, требующих неотложного решения а/р Арабкир </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lastRenderedPageBreak/>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736E8" w14:textId="77777777" w:rsidR="001B0D11" w:rsidRDefault="001B0D11">
      <w:r>
        <w:separator/>
      </w:r>
    </w:p>
  </w:endnote>
  <w:endnote w:type="continuationSeparator" w:id="0">
    <w:p w14:paraId="43C5B6EC" w14:textId="77777777" w:rsidR="001B0D11" w:rsidRDefault="001B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3EBB4" w14:textId="77777777" w:rsidR="001B0D11" w:rsidRDefault="001B0D11">
      <w:r>
        <w:separator/>
      </w:r>
    </w:p>
  </w:footnote>
  <w:footnote w:type="continuationSeparator" w:id="0">
    <w:p w14:paraId="3900B33D" w14:textId="77777777" w:rsidR="001B0D11" w:rsidRDefault="001B0D11">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B9606A"/>
    <w:multiLevelType w:val="multilevel"/>
    <w:tmpl w:val="19808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3"/>
  </w:num>
  <w:num w:numId="13" w16cid:durableId="203711224">
    <w:abstractNumId w:val="29"/>
  </w:num>
  <w:num w:numId="14" w16cid:durableId="507986841">
    <w:abstractNumId w:val="14"/>
  </w:num>
  <w:num w:numId="15" w16cid:durableId="1067076378">
    <w:abstractNumId w:val="31"/>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2"/>
  </w:num>
  <w:num w:numId="34" w16cid:durableId="1158501212">
    <w:abstractNumId w:val="26"/>
  </w:num>
  <w:num w:numId="35" w16cid:durableId="1109549713">
    <w:abstractNumId w:val="2"/>
  </w:num>
  <w:num w:numId="36" w16cid:durableId="1295676862">
    <w:abstractNumId w:val="12"/>
  </w:num>
  <w:num w:numId="37" w16cid:durableId="1199590671">
    <w:abstractNumId w:val="30"/>
  </w:num>
  <w:num w:numId="38" w16cid:durableId="1515654555">
    <w:abstractNumId w:val="3"/>
  </w:num>
  <w:num w:numId="39" w16cid:durableId="15386190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1CF"/>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B69"/>
    <w:rsid w:val="001A2F72"/>
    <w:rsid w:val="001A3FEC"/>
    <w:rsid w:val="001A424D"/>
    <w:rsid w:val="001A43A4"/>
    <w:rsid w:val="001A44A6"/>
    <w:rsid w:val="001A4EF7"/>
    <w:rsid w:val="001A5BC8"/>
    <w:rsid w:val="001A5C02"/>
    <w:rsid w:val="001A6383"/>
    <w:rsid w:val="001A6561"/>
    <w:rsid w:val="001A6B31"/>
    <w:rsid w:val="001A77DF"/>
    <w:rsid w:val="001B0D11"/>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B2"/>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89E"/>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D85"/>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C7E02"/>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57F"/>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26B"/>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96E"/>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1E7"/>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4D5"/>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6D5"/>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16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2F60"/>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3191</TotalTime>
  <Pages>95</Pages>
  <Words>20988</Words>
  <Characters>119634</Characters>
  <Application>Microsoft Office Word</Application>
  <DocSecurity>0</DocSecurity>
  <Lines>996</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140342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1935</cp:revision>
  <cp:lastPrinted>2018-02-16T07:12:00Z</cp:lastPrinted>
  <dcterms:created xsi:type="dcterms:W3CDTF">2019-10-28T07:04:00Z</dcterms:created>
  <dcterms:modified xsi:type="dcterms:W3CDTF">2025-12-22T08:59:00Z</dcterms:modified>
</cp:coreProperties>
</file>